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296F11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2BC9511" w:rsidR="00703492" w:rsidRDefault="0087366C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Velká dodávka </w:t>
      </w:r>
      <w:r w:rsidR="009D6676">
        <w:rPr>
          <w:rFonts w:ascii="Arial" w:hAnsi="Arial" w:cs="Arial"/>
          <w:b/>
          <w:sz w:val="20"/>
        </w:rPr>
        <w:t>elektropohon</w:t>
      </w:r>
      <w:r>
        <w:rPr>
          <w:rFonts w:ascii="Arial" w:hAnsi="Arial" w:cs="Arial"/>
          <w:b/>
          <w:sz w:val="20"/>
        </w:rPr>
        <w:t xml:space="preserve"> 4x2 třimístná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2B43CF">
        <w:rPr>
          <w:rFonts w:ascii="Arial" w:hAnsi="Arial" w:cs="Arial"/>
          <w:b/>
          <w:sz w:val="20"/>
        </w:rPr>
        <w:t xml:space="preserve">- </w:t>
      </w:r>
      <w:r w:rsidR="002B43CF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78758B64" w14:textId="50716D4B" w:rsidR="002B43CF" w:rsidRDefault="002B43CF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A7ABABA" w14:textId="77777777" w:rsidR="002B43CF" w:rsidRDefault="002B43CF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24823427" w14:textId="77777777" w:rsidR="009C7346" w:rsidRDefault="009C7346" w:rsidP="009C7346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740"/>
        <w:gridCol w:w="817"/>
        <w:gridCol w:w="1541"/>
        <w:gridCol w:w="1019"/>
        <w:gridCol w:w="1185"/>
      </w:tblGrid>
      <w:tr w:rsidR="004B2F42" w:rsidRPr="0071228E" w14:paraId="2A5E22A3" w14:textId="77777777" w:rsidTr="00B62423">
        <w:trPr>
          <w:trHeight w:val="861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6AAE59B" w:rsidR="00703492" w:rsidRPr="0071228E" w:rsidRDefault="002E50C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A6462" w:rsidRPr="0071228E" w14:paraId="08625D08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851301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5 145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C1555E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6811AAA5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7F44E0B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52AA8504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2 249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2F4B569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22955E4D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1F738E2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1 937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0E07B2C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12D29C73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092D00F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EE234C2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34299C35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B23E704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D04A145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del w:id="0" w:author="Kotolanová, Nicola" w:date="2022-12-09T13:35:00Z">
              <w:r w:rsidDel="001B759B">
                <w:rPr>
                  <w:rFonts w:ascii="Arial" w:hAnsi="Arial" w:cs="Arial"/>
                  <w:noProof w:val="0"/>
                  <w:color w:val="000000"/>
                  <w:sz w:val="20"/>
                </w:rPr>
                <w:delText>6</w:delText>
              </w:r>
            </w:del>
            <w:ins w:id="1" w:author="Kotolanová, Nicola" w:date="2022-12-09T13:35:00Z">
              <w:r w:rsidR="001B759B">
                <w:rPr>
                  <w:rFonts w:ascii="Arial" w:hAnsi="Arial" w:cs="Arial"/>
                  <w:noProof w:val="0"/>
                  <w:color w:val="000000"/>
                  <w:sz w:val="20"/>
                </w:rPr>
                <w:t>3,9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3F0619AF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m3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670EADEC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2EF7DB0E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1CAEBD4B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9332075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8020F" w:rsidRPr="0071228E" w14:paraId="29400D5C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5470143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3 205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1DDB221F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172DA0E3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2A69AAC8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del w:id="2" w:author="Kotolanová, Nicola" w:date="2022-12-09T13:36:00Z">
              <w:r w:rsidRPr="0061014F" w:rsidDel="00EB594E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 </w:delText>
              </w:r>
              <w:r w:rsidDel="00EB594E">
                <w:rPr>
                  <w:rFonts w:ascii="Arial" w:hAnsi="Arial" w:cs="Arial"/>
                  <w:noProof w:val="0"/>
                  <w:color w:val="000000"/>
                  <w:sz w:val="20"/>
                </w:rPr>
                <w:delText>826</w:delText>
              </w:r>
            </w:del>
            <w:ins w:id="3" w:author="Kotolanová, Nicola" w:date="2022-12-09T13:36:00Z">
              <w:r w:rsidR="00EB594E">
                <w:rPr>
                  <w:rFonts w:ascii="Arial" w:hAnsi="Arial" w:cs="Arial"/>
                  <w:noProof w:val="0"/>
                  <w:color w:val="000000"/>
                  <w:sz w:val="20"/>
                </w:rPr>
                <w:t>555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7AB8C624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1D50B697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1D964CD7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3279E1E3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49F28CE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18ED5ECD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655A8A9A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2A0E8E07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56C07EDF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40A0262" w:rsidR="00F8020F" w:rsidRPr="005700DD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5700DD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342E5AC4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0B6B65AF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05D2E4C4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F8020F" w:rsidRPr="00703492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C1D4988" w:rsidR="00F8020F" w:rsidRPr="00703492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A9AE02B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32289476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339AB7F7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22862A9F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09AD4F9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309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59D43AF2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46173668" w14:textId="77777777" w:rsidTr="00EA4526">
        <w:trPr>
          <w:trHeight w:val="288"/>
        </w:trPr>
        <w:tc>
          <w:tcPr>
            <w:tcW w:w="8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E68AE5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72C51AA2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A86D362" w14:textId="77777777" w:rsidTr="00EA4526">
        <w:trPr>
          <w:trHeight w:val="288"/>
          <w:ins w:id="4" w:author="Kotolanová, Nicola" w:date="2022-12-12T14:19:00Z"/>
        </w:trPr>
        <w:tc>
          <w:tcPr>
            <w:tcW w:w="8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94660C1" w14:textId="1276D4B8" w:rsidR="00584AC0" w:rsidRPr="00584AC0" w:rsidRDefault="00584AC0" w:rsidP="00584AC0">
            <w:pPr>
              <w:pStyle w:val="Normlnweb"/>
              <w:rPr>
                <w:ins w:id="5" w:author="Kotolanová, Nicola" w:date="2022-12-12T14:19:00Z"/>
                <w:rPrChange w:id="6" w:author="Kotolanová, Nicola" w:date="2022-12-12T14:19:00Z">
                  <w:rPr>
                    <w:ins w:id="7" w:author="Kotolanová, Nicola" w:date="2022-12-12T14:19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8" w:author="Kotolanová, Nicola" w:date="2022-12-12T14:19:00Z">
                <w:pPr>
                  <w:shd w:val="clear" w:color="auto" w:fill="FFFFFF" w:themeFill="background1"/>
                  <w:spacing w:after="0"/>
                </w:pPr>
              </w:pPrChange>
            </w:pPr>
            <w:ins w:id="9" w:author="Kotolanová, Nicola" w:date="2022-12-12T14:19:00Z">
              <w:r>
                <w:t>Emisní norma platná v době dodání vozidla</w:t>
              </w:r>
            </w:ins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FACB1E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ins w:id="10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F132A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ins w:id="11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9F2739" w14:textId="483F5B0F" w:rsidR="00584AC0" w:rsidRPr="00584AC0" w:rsidRDefault="00584AC0" w:rsidP="00584AC0">
            <w:pPr>
              <w:pStyle w:val="Normlnweb"/>
              <w:rPr>
                <w:ins w:id="12" w:author="Kotolanová, Nicola" w:date="2022-12-12T14:19:00Z"/>
                <w:rPrChange w:id="13" w:author="Kotolanová, Nicola" w:date="2022-12-12T14:20:00Z">
                  <w:rPr>
                    <w:ins w:id="14" w:author="Kotolanová, Nicola" w:date="2022-12-12T14:19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15" w:author="Kotolanová, Nicola" w:date="2022-12-12T14:20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6" w:author="Kotolanová, Nicola" w:date="2022-12-12T14:20:00Z">
              <w:r>
                <w:t>min. EURO 6</w:t>
              </w:r>
            </w:ins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7E03" w14:textId="7347AF00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4:19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F1DCA" w14:textId="20119048" w:rsidR="00584AC0" w:rsidRPr="003C100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ins w:id="19" w:author="Kotolanová, Nicola" w:date="2022-12-12T14:19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0" w:author="Kotolanová, Nicola" w:date="2022-12-12T14:19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584AC0" w:rsidRPr="0071228E" w14:paraId="1EFB7965" w14:textId="77777777" w:rsidTr="00EA4526">
        <w:trPr>
          <w:trHeight w:val="288"/>
          <w:ins w:id="21" w:author="Kotolanová, Nicola" w:date="2022-12-12T14:19:00Z"/>
        </w:trPr>
        <w:tc>
          <w:tcPr>
            <w:tcW w:w="8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40BB525" w14:textId="3FE434BD" w:rsidR="00584AC0" w:rsidRPr="0071228E" w:rsidRDefault="00A770B6" w:rsidP="00584AC0">
            <w:pPr>
              <w:shd w:val="clear" w:color="auto" w:fill="FFFFFF" w:themeFill="background1"/>
              <w:spacing w:after="0"/>
              <w:rPr>
                <w:ins w:id="22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  <w:ins w:id="23" w:author="Kotolanová, Nicola" w:date="2022-12-12T14:20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31381D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ins w:id="24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28B0C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ins w:id="25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DD3563" w14:textId="185EA611" w:rsidR="00584AC0" w:rsidRDefault="00A770B6" w:rsidP="00584AC0">
            <w:pPr>
              <w:shd w:val="clear" w:color="auto" w:fill="FFFFFF" w:themeFill="background1"/>
              <w:spacing w:after="0"/>
              <w:jc w:val="center"/>
              <w:rPr>
                <w:ins w:id="26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  <w:ins w:id="27" w:author="Kotolanová, Nicola" w:date="2022-12-12T14:20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 xml:space="preserve">v souladu s přílohou č. 2 </w:t>
              </w:r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lastRenderedPageBreak/>
                <w:t>nařízení vlády č. 173/2016 Sb.</w:t>
              </w:r>
            </w:ins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5CB44" w14:textId="73C9EA0E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ins w:id="28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  <w:ins w:id="29" w:author="Kotolanová, Nicola" w:date="2022-12-12T14:19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lastRenderedPageBreak/>
                <w:t>-</w:t>
              </w:r>
            </w:ins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3C14D" w14:textId="242505A3" w:rsidR="00584AC0" w:rsidRPr="003C100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ins w:id="30" w:author="Kotolanová, Nicola" w:date="2022-12-12T14:19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1" w:author="Kotolanová, Nicola" w:date="2022-12-12T14:19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584AC0" w:rsidRPr="0071228E" w14:paraId="7F4A80B9" w14:textId="77777777" w:rsidTr="001E1BB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0DA75E3A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24CB069" w14:textId="77777777" w:rsidTr="00730087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7F57151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58E8A7CC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49ECFE4" w14:textId="77777777" w:rsidTr="00730087">
        <w:trPr>
          <w:trHeight w:val="529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707A23D6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42EE05D" w14:textId="77777777" w:rsidTr="00730087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55435C3D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663C7DC8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18BDAF2C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D420BF7" w14:textId="77777777" w:rsidTr="00730087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584AC0" w:rsidRPr="00703492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584AC0" w:rsidRPr="00703492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584AC0" w:rsidRPr="00703492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3FF5EA26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26B6B6A4" w14:textId="77777777" w:rsidTr="00FD79CB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45E3C" w14:textId="3260C3D1" w:rsidR="00584AC0" w:rsidRPr="00703492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FD3D4" w14:textId="726F16BC" w:rsidR="00584AC0" w:rsidRPr="00703492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E300E" w14:textId="2AC82B53" w:rsidR="00584AC0" w:rsidRPr="00703492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639DE" w14:textId="2B246C89" w:rsidR="00584AC0" w:rsidDel="00120B77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0DB2EC2" w14:textId="77777777" w:rsidTr="00B62423">
        <w:trPr>
          <w:trHeight w:val="861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7745C311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584AC0" w:rsidRPr="0071228E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584AC0" w:rsidRPr="0071228E" w14:paraId="6BBA5012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665379F2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del w:id="32" w:author="Kotolanová, Nicola" w:date="2022-12-09T13:36:00Z">
              <w:r w:rsidDel="00EB594E">
                <w:rPr>
                  <w:rFonts w:ascii="Arial" w:hAnsi="Arial" w:cs="Arial"/>
                  <w:noProof w:val="0"/>
                  <w:sz w:val="20"/>
                </w:rPr>
                <w:delText xml:space="preserve">Kotoučové </w:delText>
              </w:r>
            </w:del>
            <w:del w:id="33" w:author="Kotolanová, Nicola" w:date="2022-12-09T13:37:00Z">
              <w:r w:rsidDel="001843CF">
                <w:rPr>
                  <w:rFonts w:ascii="Arial" w:hAnsi="Arial" w:cs="Arial"/>
                  <w:noProof w:val="0"/>
                  <w:sz w:val="20"/>
                </w:rPr>
                <w:delText>bzdy na přední a zadní nápravě</w:delText>
              </w:r>
            </w:del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F36C" w14:textId="3F828ECB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630E63B6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0C2FCE85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Ruční brzda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15CD598F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D34F8D6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8BB7BE7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Aktivní brzdový asistent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28AF15E2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6387DA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26D95A24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Elektronický posilovač řízení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ABA4" w14:textId="44BA12DC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0A0ED05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11E24191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s možností nastavení výšky a sklonu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0DEEBA38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21B638A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3B0DFF1C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multifunkční s palubním počítačem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6F" w14:textId="08F62F7B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F478E51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9D8CDFE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Dělící příčka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3943" w14:textId="71D35BE3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6CEFBC1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0CD417DA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Rozjezdový asistent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43F458DE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8880174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1EDF67FD" w:rsidR="00584AC0" w:rsidRPr="0071228E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Zásuvka 12 V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3C1F9FD5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0736F32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CBC1B65" w:rsidR="00584AC0" w:rsidRPr="0061014F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Systém tísňového volání 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4BBF95AF" w:rsidR="00584AC0" w:rsidRPr="00FC574A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6E2FDEDB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A044" w14:textId="13BDE18F" w:rsidR="00584AC0" w:rsidDel="00887AA7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Uzamykatelná schránka u spolujezdce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42FF0" w14:textId="58854F96" w:rsidR="00584AC0" w:rsidRPr="00BE166D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8E86321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47EB2" w14:textId="4E5782E4" w:rsidR="00584AC0" w:rsidDel="00887AA7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Centrální zamykání s dálkovým ovládáním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D399F" w14:textId="14E05CF9" w:rsidR="00584AC0" w:rsidRPr="00BE166D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B34F0AE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C98D8" w14:textId="03F2D9C1" w:rsidR="00584AC0" w:rsidDel="00887AA7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Dálkové ovládání s více tlačítky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6239" w14:textId="164F0513" w:rsidR="00584AC0" w:rsidRPr="00BE166D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A292A0B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C11E" w14:textId="7F1375E5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sedadlo řidiče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D858C" w14:textId="5644CCE4" w:rsidR="00584AC0" w:rsidRPr="00BE166D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4EE4B8F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E02C9" w14:textId="32C97E3E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del w:id="34" w:author="Kotolanová, Nicola" w:date="2022-12-09T13:36:00Z">
              <w:r w:rsidDel="00EB594E">
                <w:rPr>
                  <w:rFonts w:ascii="Arial" w:hAnsi="Arial" w:cs="Arial"/>
                  <w:noProof w:val="0"/>
                  <w:sz w:val="20"/>
                </w:rPr>
                <w:delText>Otáčkoměr</w:delText>
              </w:r>
            </w:del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D9D35" w14:textId="2FAF9A97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48311A8C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E815A" w14:textId="3F9D1CEF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Indikace vnější teploty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5497D" w14:textId="32A82927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23981554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B2D0" w14:textId="1381153D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del w:id="35" w:author="Kotolanová, Nicola" w:date="2022-12-09T13:37:00Z">
              <w:r w:rsidDel="001843CF">
                <w:rPr>
                  <w:rFonts w:ascii="Arial" w:hAnsi="Arial" w:cs="Arial"/>
                  <w:noProof w:val="0"/>
                  <w:sz w:val="20"/>
                </w:rPr>
                <w:delText>Asistent pro potlačení vlivu bočního větru</w:delText>
              </w:r>
            </w:del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99C25" w14:textId="39D901AD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D676C79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AA165" w14:textId="22D2EB94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del w:id="36" w:author="Kotolanová, Nicola" w:date="2022-12-09T13:37:00Z">
              <w:r w:rsidDel="00ED19BA">
                <w:rPr>
                  <w:rFonts w:ascii="Arial" w:hAnsi="Arial" w:cs="Arial"/>
                  <w:noProof w:val="0"/>
                  <w:sz w:val="20"/>
                </w:rPr>
                <w:delText>Dešťový senzor</w:delText>
              </w:r>
            </w:del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E76FC" w14:textId="18FC7168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429E4245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6049" w14:textId="10A441F8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del w:id="37" w:author="Kotolanová, Nicola" w:date="2022-12-09T13:37:00Z">
              <w:r w:rsidDel="00ED19BA">
                <w:rPr>
                  <w:rFonts w:ascii="Arial" w:hAnsi="Arial" w:cs="Arial"/>
                  <w:noProof w:val="0"/>
                  <w:sz w:val="20"/>
                </w:rPr>
                <w:delText>Asistent sledování pozornosti</w:delText>
              </w:r>
            </w:del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4B9F2" w14:textId="7584203F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59ABD7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F28C" w14:textId="02257A8D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Halogenové světlomety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CD8ED" w14:textId="76A27960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79101B6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0C05" w14:textId="3FE0ACB6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Světla s regulací sklonu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E1F3" w14:textId="64DCE61C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125A1E5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EDED" w14:textId="67139605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potkávacích světel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18C72" w14:textId="5E559C6F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796DE25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F1367" w14:textId="14E4924B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Třetí brzdové světlo vzadu na střeše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349B" w14:textId="01B0E11C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BD32D97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DDAFA" w14:textId="0A866981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Elektromotor min.85 kW /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batterie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min. 60 kWh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9A1C" w14:textId="3C9A9C97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637EFCE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C9623" w14:textId="07C5C348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Tažné oko vpředu/vzadu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našroubovatelné</w:t>
            </w:r>
            <w:proofErr w:type="spellEnd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A5D7" w14:textId="5897D944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31169EE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75E70" w14:textId="542AD843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B01A" w14:textId="739DB8CC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16B0197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2BA1B" w14:textId="5F3CA36A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spolujezdce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A5DDF" w14:textId="70325D39" w:rsidR="00584AC0" w:rsidRPr="00FD41B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72EB087C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EAAC7" w14:textId="7B12580B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7BC5" w14:textId="4AB925BD" w:rsidR="00584AC0" w:rsidRPr="003B03C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2FD0241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93645" w14:textId="537F98DD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Polovysoké obložení stěn nákladového prostoru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D486" w14:textId="0B40B534" w:rsidR="00584AC0" w:rsidRPr="003B03C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024ECABD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EDB3E" w14:textId="250D621B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Ovládaná okna Ř/SP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C4AC" w14:textId="22902C3F" w:rsidR="00584AC0" w:rsidRPr="003B03C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4AC0" w:rsidRPr="0071228E" w14:paraId="5FD9EDB3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5EFC5" w14:textId="5A18787C" w:rsidR="00584AC0" w:rsidRDefault="00584AC0" w:rsidP="00584AC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del w:id="38" w:author="Kotolanová, Nicola" w:date="2022-12-09T13:37:00Z">
              <w:r w:rsidDel="001843CF">
                <w:rPr>
                  <w:rFonts w:ascii="Arial" w:hAnsi="Arial" w:cs="Arial"/>
                  <w:noProof w:val="0"/>
                  <w:sz w:val="20"/>
                </w:rPr>
                <w:delText>Upevňovací body ve střešním rámu</w:delText>
              </w:r>
            </w:del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C3495" w14:textId="24267635" w:rsidR="00584AC0" w:rsidRPr="003B03C8" w:rsidRDefault="00584AC0" w:rsidP="00584AC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82B7E" w14:textId="77777777" w:rsidR="001B2785" w:rsidRDefault="001B2785">
      <w:pPr>
        <w:spacing w:after="0"/>
      </w:pPr>
      <w:r>
        <w:separator/>
      </w:r>
    </w:p>
  </w:endnote>
  <w:endnote w:type="continuationSeparator" w:id="0">
    <w:p w14:paraId="30E5EFC0" w14:textId="77777777" w:rsidR="001B2785" w:rsidRDefault="001B27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1903F0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DD462F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47002" w14:textId="77777777" w:rsidR="001B2785" w:rsidRDefault="001B2785">
      <w:pPr>
        <w:spacing w:after="0"/>
      </w:pPr>
      <w:r>
        <w:separator/>
      </w:r>
    </w:p>
  </w:footnote>
  <w:footnote w:type="continuationSeparator" w:id="0">
    <w:p w14:paraId="2A87BA42" w14:textId="77777777" w:rsidR="001B2785" w:rsidRDefault="001B27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A770B6">
            <w:fldChar w:fldCharType="begin"/>
          </w:r>
          <w:r w:rsidR="00A770B6">
            <w:instrText xml:space="preserve"> KEYWORDS  \* MERGEFORMAT </w:instrText>
          </w:r>
          <w:r w:rsidR="00A770B6">
            <w:fldChar w:fldCharType="separate"/>
          </w:r>
          <w:r>
            <w:t>červenec 2017</w:t>
          </w:r>
          <w:r w:rsidR="00A770B6">
            <w:fldChar w:fldCharType="end"/>
          </w:r>
        </w:p>
      </w:tc>
      <w:tc>
        <w:tcPr>
          <w:tcW w:w="1701" w:type="dxa"/>
        </w:tcPr>
        <w:p w14:paraId="19EE5898" w14:textId="77777777" w:rsidR="00AE75D8" w:rsidRDefault="00A770B6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A770B6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A770B6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A770B6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A770B6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0A76"/>
    <w:rsid w:val="00034A27"/>
    <w:rsid w:val="00063FF0"/>
    <w:rsid w:val="00065257"/>
    <w:rsid w:val="0008735F"/>
    <w:rsid w:val="000F4481"/>
    <w:rsid w:val="00107ABA"/>
    <w:rsid w:val="0011753D"/>
    <w:rsid w:val="00120B77"/>
    <w:rsid w:val="00130263"/>
    <w:rsid w:val="00135A6F"/>
    <w:rsid w:val="0013778E"/>
    <w:rsid w:val="00171466"/>
    <w:rsid w:val="001843CF"/>
    <w:rsid w:val="001B2785"/>
    <w:rsid w:val="001B759B"/>
    <w:rsid w:val="001D7132"/>
    <w:rsid w:val="00274AC7"/>
    <w:rsid w:val="00284869"/>
    <w:rsid w:val="00290DC8"/>
    <w:rsid w:val="00296F11"/>
    <w:rsid w:val="002A400F"/>
    <w:rsid w:val="002B43CF"/>
    <w:rsid w:val="002E50C4"/>
    <w:rsid w:val="002E620A"/>
    <w:rsid w:val="00376C24"/>
    <w:rsid w:val="0038643B"/>
    <w:rsid w:val="003D21E5"/>
    <w:rsid w:val="00422EED"/>
    <w:rsid w:val="004673FE"/>
    <w:rsid w:val="00472903"/>
    <w:rsid w:val="00483761"/>
    <w:rsid w:val="004B2F42"/>
    <w:rsid w:val="004B4EC0"/>
    <w:rsid w:val="004D1262"/>
    <w:rsid w:val="004E25E4"/>
    <w:rsid w:val="00534F1A"/>
    <w:rsid w:val="00545C5A"/>
    <w:rsid w:val="005700DD"/>
    <w:rsid w:val="00584AC0"/>
    <w:rsid w:val="005A6462"/>
    <w:rsid w:val="005B3F91"/>
    <w:rsid w:val="005C280F"/>
    <w:rsid w:val="005C7862"/>
    <w:rsid w:val="005E153C"/>
    <w:rsid w:val="00613ED9"/>
    <w:rsid w:val="00620A90"/>
    <w:rsid w:val="006336BF"/>
    <w:rsid w:val="006341D0"/>
    <w:rsid w:val="006B45B4"/>
    <w:rsid w:val="006C3ED5"/>
    <w:rsid w:val="006E2943"/>
    <w:rsid w:val="006E5F0C"/>
    <w:rsid w:val="00703492"/>
    <w:rsid w:val="007302C4"/>
    <w:rsid w:val="007505C0"/>
    <w:rsid w:val="0075516A"/>
    <w:rsid w:val="00765C7B"/>
    <w:rsid w:val="007A1109"/>
    <w:rsid w:val="007B137B"/>
    <w:rsid w:val="007C782A"/>
    <w:rsid w:val="007D237F"/>
    <w:rsid w:val="007F5BAB"/>
    <w:rsid w:val="008104A9"/>
    <w:rsid w:val="008172B3"/>
    <w:rsid w:val="00834FCC"/>
    <w:rsid w:val="00872F8A"/>
    <w:rsid w:val="0087366C"/>
    <w:rsid w:val="00887AA7"/>
    <w:rsid w:val="0089659F"/>
    <w:rsid w:val="008D64C6"/>
    <w:rsid w:val="008E1A9F"/>
    <w:rsid w:val="008F7798"/>
    <w:rsid w:val="00915B1F"/>
    <w:rsid w:val="00917DBC"/>
    <w:rsid w:val="009351D5"/>
    <w:rsid w:val="009765B5"/>
    <w:rsid w:val="009779C4"/>
    <w:rsid w:val="00980B99"/>
    <w:rsid w:val="009A5CAE"/>
    <w:rsid w:val="009C7346"/>
    <w:rsid w:val="009C7EFB"/>
    <w:rsid w:val="009D108B"/>
    <w:rsid w:val="009D6676"/>
    <w:rsid w:val="009F62C0"/>
    <w:rsid w:val="00A15DA7"/>
    <w:rsid w:val="00A212F5"/>
    <w:rsid w:val="00A34C63"/>
    <w:rsid w:val="00A72ECB"/>
    <w:rsid w:val="00A770B6"/>
    <w:rsid w:val="00AA7419"/>
    <w:rsid w:val="00AB2D33"/>
    <w:rsid w:val="00AB6F43"/>
    <w:rsid w:val="00AD0831"/>
    <w:rsid w:val="00B103E4"/>
    <w:rsid w:val="00B115F9"/>
    <w:rsid w:val="00B2525F"/>
    <w:rsid w:val="00B54C98"/>
    <w:rsid w:val="00B62423"/>
    <w:rsid w:val="00B84116"/>
    <w:rsid w:val="00BA4BD6"/>
    <w:rsid w:val="00BB00B1"/>
    <w:rsid w:val="00BB5C73"/>
    <w:rsid w:val="00BE4160"/>
    <w:rsid w:val="00BF1EDA"/>
    <w:rsid w:val="00BF63D4"/>
    <w:rsid w:val="00C43DC5"/>
    <w:rsid w:val="00C600F0"/>
    <w:rsid w:val="00C768FB"/>
    <w:rsid w:val="00CA7342"/>
    <w:rsid w:val="00CD1262"/>
    <w:rsid w:val="00CE163D"/>
    <w:rsid w:val="00CF09C1"/>
    <w:rsid w:val="00D256FD"/>
    <w:rsid w:val="00D45AB7"/>
    <w:rsid w:val="00D50FDA"/>
    <w:rsid w:val="00D65E00"/>
    <w:rsid w:val="00DD7961"/>
    <w:rsid w:val="00DE1670"/>
    <w:rsid w:val="00DE762A"/>
    <w:rsid w:val="00E06737"/>
    <w:rsid w:val="00E63BDB"/>
    <w:rsid w:val="00E75E98"/>
    <w:rsid w:val="00E76CB1"/>
    <w:rsid w:val="00EB594E"/>
    <w:rsid w:val="00ED19BA"/>
    <w:rsid w:val="00EE72D6"/>
    <w:rsid w:val="00F1294B"/>
    <w:rsid w:val="00F15A97"/>
    <w:rsid w:val="00F35586"/>
    <w:rsid w:val="00F8020F"/>
    <w:rsid w:val="00F81F3D"/>
    <w:rsid w:val="00FB0FD6"/>
    <w:rsid w:val="00FE2399"/>
    <w:rsid w:val="00FF421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584AC0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445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73</cp:revision>
  <dcterms:created xsi:type="dcterms:W3CDTF">2022-04-27T15:20:00Z</dcterms:created>
  <dcterms:modified xsi:type="dcterms:W3CDTF">2022-12-12T13:20:00Z</dcterms:modified>
</cp:coreProperties>
</file>